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B84027C" w:rsidR="006864DE" w:rsidRPr="00AD7E8E" w:rsidRDefault="00AD7E8E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AD7E8E">
        <w:rPr>
          <w:rFonts w:ascii="ＭＳ 明朝" w:eastAsia="ＭＳ 明朝" w:hAnsi="ＭＳ 明朝" w:hint="eastAsia"/>
          <w:sz w:val="40"/>
          <w:szCs w:val="40"/>
        </w:rPr>
        <w:t>（別紙１）業務フロー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35844"/>
    <w:rsid w:val="003C53E8"/>
    <w:rsid w:val="006864DE"/>
    <w:rsid w:val="009646EB"/>
    <w:rsid w:val="00A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2021-07-30T09:35:00Z</dcterms:modified>
</cp:coreProperties>
</file>